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39531" w14:textId="77777777" w:rsidR="00856EE8" w:rsidRDefault="00496ED0">
      <w:pPr>
        <w:jc w:val="right"/>
        <w:rPr>
          <w:b/>
          <w:iCs/>
          <w:sz w:val="22"/>
          <w:szCs w:val="22"/>
        </w:rPr>
      </w:pPr>
      <w:r>
        <w:rPr>
          <w:b/>
          <w:sz w:val="22"/>
          <w:szCs w:val="22"/>
        </w:rPr>
        <w:t>Załącznik nr 3 B do SWZ</w:t>
      </w:r>
    </w:p>
    <w:p w14:paraId="0BDF6407" w14:textId="77777777" w:rsidR="00856EE8" w:rsidRDefault="00856EE8">
      <w:pPr>
        <w:rPr>
          <w:b/>
          <w:iCs/>
          <w:sz w:val="22"/>
          <w:szCs w:val="22"/>
        </w:rPr>
      </w:pPr>
    </w:p>
    <w:p w14:paraId="140D1140" w14:textId="77777777" w:rsidR="00856EE8" w:rsidRDefault="00496ED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OŚWIADCZENIA PODMIOTU UDOSTĘPNIAJĄCEGO ZASOBY</w:t>
      </w:r>
    </w:p>
    <w:p w14:paraId="545B7A46" w14:textId="77777777" w:rsidR="00856EE8" w:rsidRDefault="00856EE8">
      <w:pPr>
        <w:jc w:val="center"/>
        <w:rPr>
          <w:b/>
          <w:color w:val="0070C0"/>
          <w:sz w:val="22"/>
          <w:szCs w:val="22"/>
          <w:u w:val="single"/>
        </w:rPr>
      </w:pPr>
    </w:p>
    <w:p w14:paraId="546EA7D8" w14:textId="77777777" w:rsidR="00856EE8" w:rsidRDefault="00496ED0">
      <w:pPr>
        <w:rPr>
          <w:i/>
          <w:color w:val="0070C0"/>
          <w:sz w:val="22"/>
          <w:szCs w:val="22"/>
          <w:u w:val="single"/>
        </w:rPr>
      </w:pPr>
      <w:r>
        <w:rPr>
          <w:i/>
          <w:color w:val="0070C0"/>
          <w:sz w:val="22"/>
          <w:szCs w:val="22"/>
          <w:u w:val="single"/>
        </w:rPr>
        <w:t>/wypełnić tylko jeśli dotyczy/</w:t>
      </w:r>
    </w:p>
    <w:p w14:paraId="3429F032" w14:textId="77777777" w:rsidR="00856EE8" w:rsidRDefault="00856EE8">
      <w:pPr>
        <w:jc w:val="center"/>
        <w:rPr>
          <w:b/>
          <w:i/>
          <w:color w:val="0070C0"/>
          <w:sz w:val="22"/>
          <w:szCs w:val="22"/>
          <w:u w:val="single"/>
        </w:rPr>
      </w:pPr>
    </w:p>
    <w:p w14:paraId="47F08920" w14:textId="6C2BB7D0" w:rsidR="00856EE8" w:rsidRDefault="00496ED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DOTYCZĄCE PRZESŁANEK WYKLUCZENIA Z </w:t>
      </w:r>
      <w:r>
        <w:rPr>
          <w:b/>
          <w:sz w:val="22"/>
          <w:szCs w:val="22"/>
          <w:u w:val="single"/>
        </w:rPr>
        <w:t>ART. 7 UST. 1 USTAWY o szczególnych rozwiązaniach w zakresie przeciwdziałania wspieraniu agresji na Ukrainę oraz służących ochronie bezpieczeństwa narodowego</w:t>
      </w:r>
    </w:p>
    <w:p w14:paraId="71C97E18" w14:textId="77777777" w:rsidR="00856EE8" w:rsidRDefault="00496ED0">
      <w:pPr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125 ust. 1 ustawy Pzp</w:t>
      </w:r>
    </w:p>
    <w:p w14:paraId="59F74705" w14:textId="77777777" w:rsidR="00856EE8" w:rsidRDefault="00856EE8">
      <w:pPr>
        <w:rPr>
          <w:b/>
          <w:sz w:val="22"/>
          <w:szCs w:val="22"/>
        </w:rPr>
      </w:pPr>
    </w:p>
    <w:tbl>
      <w:tblPr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856EE8" w14:paraId="0A9685A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5EA8" w14:textId="77777777" w:rsidR="00856EE8" w:rsidRDefault="00496ED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Podmiotu udostępniającego zasoby:</w:t>
            </w:r>
          </w:p>
          <w:p w14:paraId="1E785D0D" w14:textId="77777777" w:rsidR="00856EE8" w:rsidRDefault="00496ED0">
            <w:pPr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(pełna nazwa/firma, adres, w zależności od podmiotu: NIP/PESEL, KRS/</w:t>
            </w:r>
            <w:proofErr w:type="spellStart"/>
            <w:r>
              <w:rPr>
                <w:i/>
                <w:sz w:val="22"/>
                <w:szCs w:val="22"/>
              </w:rPr>
              <w:t>CEiDG</w:t>
            </w:r>
            <w:proofErr w:type="spellEnd"/>
            <w:r>
              <w:rPr>
                <w:i/>
                <w:sz w:val="22"/>
                <w:szCs w:val="22"/>
              </w:rPr>
              <w:t>)</w:t>
            </w:r>
          </w:p>
        </w:tc>
      </w:tr>
      <w:tr w:rsidR="00856EE8" w14:paraId="583EFF0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2267" w14:textId="77777777" w:rsidR="00856EE8" w:rsidRDefault="00856EE8">
            <w:pPr>
              <w:snapToGrid w:val="0"/>
              <w:rPr>
                <w:b/>
                <w:i/>
                <w:sz w:val="22"/>
                <w:szCs w:val="22"/>
              </w:rPr>
            </w:pPr>
          </w:p>
          <w:p w14:paraId="669B9A1D" w14:textId="77777777" w:rsidR="00856EE8" w:rsidRDefault="00856EE8">
            <w:pPr>
              <w:rPr>
                <w:sz w:val="22"/>
                <w:szCs w:val="22"/>
              </w:rPr>
            </w:pPr>
          </w:p>
          <w:p w14:paraId="7A743C6C" w14:textId="77777777" w:rsidR="00856EE8" w:rsidRDefault="00856EE8">
            <w:pPr>
              <w:rPr>
                <w:sz w:val="22"/>
                <w:szCs w:val="22"/>
              </w:rPr>
            </w:pPr>
          </w:p>
        </w:tc>
      </w:tr>
    </w:tbl>
    <w:p w14:paraId="03CAC33B" w14:textId="77777777" w:rsidR="00856EE8" w:rsidRDefault="00856EE8">
      <w:pPr>
        <w:rPr>
          <w:sz w:val="22"/>
          <w:szCs w:val="22"/>
        </w:rPr>
      </w:pPr>
    </w:p>
    <w:p w14:paraId="6A5E570C" w14:textId="7E9E0E62" w:rsidR="00856EE8" w:rsidRPr="00496ED0" w:rsidRDefault="00496ED0" w:rsidP="00496ED0">
      <w:pPr>
        <w:ind w:left="80" w:right="86"/>
        <w:jc w:val="both"/>
        <w:rPr>
          <w:rFonts w:eastAsia="Arial"/>
          <w:b/>
          <w:bCs/>
          <w:sz w:val="22"/>
          <w:szCs w:val="22"/>
        </w:rPr>
      </w:pPr>
      <w:r>
        <w:rPr>
          <w:sz w:val="22"/>
          <w:szCs w:val="22"/>
        </w:rPr>
        <w:t>W postępowaniu o udzielenie zamówienia publicznego na:</w:t>
      </w:r>
      <w:r>
        <w:rPr>
          <w:b/>
          <w:sz w:val="22"/>
          <w:szCs w:val="22"/>
        </w:rPr>
        <w:t xml:space="preserve"> </w:t>
      </w:r>
      <w:r>
        <w:rPr>
          <w:rFonts w:eastAsia="Arial"/>
          <w:b/>
          <w:sz w:val="22"/>
          <w:szCs w:val="22"/>
        </w:rPr>
        <w:t>„</w:t>
      </w:r>
      <w:r>
        <w:rPr>
          <w:rFonts w:eastAsia="Arial"/>
          <w:b/>
          <w:bCs/>
          <w:sz w:val="22"/>
          <w:szCs w:val="22"/>
        </w:rPr>
        <w:t>Zwalczania śliskości na drogach gminnych i wewnętrznych na terenie Gminy Sadkowice w roku 2026</w:t>
      </w:r>
      <w:r>
        <w:rPr>
          <w:rFonts w:eastAsia="Arial"/>
          <w:b/>
          <w:sz w:val="22"/>
          <w:szCs w:val="22"/>
        </w:rPr>
        <w:t>”</w:t>
      </w:r>
      <w:r>
        <w:rPr>
          <w:rFonts w:eastAsia="Arial"/>
          <w:b/>
          <w:bCs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>Nr postępowania: RK 271.1.2026</w:t>
      </w:r>
    </w:p>
    <w:p w14:paraId="403E5E92" w14:textId="77777777" w:rsidR="00856EE8" w:rsidRDefault="00856EE8">
      <w:pPr>
        <w:rPr>
          <w:b/>
          <w:i/>
          <w:sz w:val="22"/>
          <w:szCs w:val="22"/>
        </w:rPr>
      </w:pPr>
    </w:p>
    <w:p w14:paraId="33BEE081" w14:textId="77777777" w:rsidR="00856EE8" w:rsidRDefault="00496E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OŚWIADCZENIA DOTYCZĄCE PODMIOTU UDOSTĘPNIAJĄCEGO ZASOBY:</w:t>
      </w:r>
    </w:p>
    <w:p w14:paraId="3CB78A0F" w14:textId="77777777" w:rsidR="00856EE8" w:rsidRDefault="00856EE8">
      <w:pPr>
        <w:rPr>
          <w:b/>
          <w:bCs/>
          <w:sz w:val="22"/>
          <w:szCs w:val="22"/>
        </w:rPr>
      </w:pPr>
    </w:p>
    <w:p w14:paraId="4D8CD6FB" w14:textId="6B718F94" w:rsidR="00856EE8" w:rsidRPr="00496ED0" w:rsidRDefault="00496ED0" w:rsidP="00496ED0">
      <w:pPr>
        <w:pStyle w:val="Akapitzlist"/>
        <w:numPr>
          <w:ilvl w:val="0"/>
          <w:numId w:val="5"/>
        </w:numPr>
        <w:suppressAutoHyphens w:val="0"/>
        <w:spacing w:after="160" w:line="257" w:lineRule="auto"/>
        <w:jc w:val="both"/>
        <w:rPr>
          <w:b/>
          <w:bCs/>
          <w:sz w:val="22"/>
          <w:szCs w:val="22"/>
        </w:rPr>
      </w:pPr>
      <w:r w:rsidRPr="00496ED0">
        <w:rPr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496ED0">
        <w:rPr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496ED0">
        <w:rPr>
          <w:sz w:val="22"/>
          <w:szCs w:val="22"/>
        </w:rPr>
        <w:t>(</w:t>
      </w:r>
      <w:r w:rsidRPr="00496ED0">
        <w:rPr>
          <w:sz w:val="22"/>
          <w:szCs w:val="22"/>
        </w:rPr>
        <w:t>t.j</w:t>
      </w:r>
      <w:ins w:id="0" w:author="Nieznany autor" w:date="2026-02-03T12:00:00Z">
        <w:r w:rsidRPr="00496ED0">
          <w:rPr>
            <w:sz w:val="22"/>
            <w:szCs w:val="22"/>
          </w:rPr>
          <w:t xml:space="preserve">. </w:t>
        </w:r>
      </w:ins>
      <w:r w:rsidRPr="00496ED0">
        <w:rPr>
          <w:sz w:val="22"/>
          <w:szCs w:val="22"/>
        </w:rPr>
        <w:t>Dz. U.</w:t>
      </w:r>
      <w:ins w:id="1" w:author="Nieznany autor" w:date="2026-02-03T12:00:00Z">
        <w:r w:rsidRPr="00496ED0">
          <w:rPr>
            <w:sz w:val="22"/>
            <w:szCs w:val="22"/>
          </w:rPr>
          <w:t xml:space="preserve"> </w:t>
        </w:r>
      </w:ins>
      <w:r w:rsidRPr="00496ED0">
        <w:rPr>
          <w:sz w:val="22"/>
          <w:szCs w:val="22"/>
        </w:rPr>
        <w:t>z 2025r</w:t>
      </w:r>
      <w:ins w:id="2" w:author="Nieznany autor" w:date="2026-02-03T12:00:00Z">
        <w:r w:rsidRPr="00496ED0">
          <w:rPr>
            <w:sz w:val="22"/>
            <w:szCs w:val="22"/>
          </w:rPr>
          <w:t>.</w:t>
        </w:r>
      </w:ins>
      <w:r w:rsidRPr="00496ED0">
        <w:rPr>
          <w:sz w:val="22"/>
          <w:szCs w:val="22"/>
        </w:rPr>
        <w:t xml:space="preserve"> poz</w:t>
      </w:r>
      <w:r w:rsidRPr="00496ED0">
        <w:rPr>
          <w:sz w:val="22"/>
          <w:szCs w:val="22"/>
        </w:rPr>
        <w:t>.514 )</w:t>
      </w:r>
    </w:p>
    <w:p w14:paraId="2F20388C" w14:textId="77777777" w:rsidR="00856EE8" w:rsidRDefault="00856EE8">
      <w:pPr>
        <w:rPr>
          <w:b/>
          <w:bCs/>
          <w:i/>
          <w:sz w:val="22"/>
          <w:szCs w:val="22"/>
        </w:rPr>
      </w:pPr>
    </w:p>
    <w:p w14:paraId="022612C7" w14:textId="77777777" w:rsidR="00856EE8" w:rsidRDefault="00496ED0">
      <w:pPr>
        <w:jc w:val="center"/>
      </w:pPr>
      <w:r>
        <w:rPr>
          <w:b/>
          <w:sz w:val="22"/>
          <w:szCs w:val="22"/>
        </w:rPr>
        <w:t>OŚWIADCZENIE DOTYCZĄCE PODANYCH INFORMACJI:</w:t>
      </w:r>
    </w:p>
    <w:p w14:paraId="09AB0D73" w14:textId="77777777" w:rsidR="00856EE8" w:rsidRDefault="00856EE8">
      <w:pPr>
        <w:jc w:val="both"/>
        <w:rPr>
          <w:b/>
          <w:sz w:val="22"/>
          <w:szCs w:val="22"/>
        </w:rPr>
      </w:pPr>
    </w:p>
    <w:p w14:paraId="022FAE41" w14:textId="77777777" w:rsidR="00856EE8" w:rsidRDefault="00496ED0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3CA3EE" w14:textId="77777777" w:rsidR="00856EE8" w:rsidRDefault="00856EE8">
      <w:pPr>
        <w:jc w:val="both"/>
        <w:rPr>
          <w:sz w:val="22"/>
          <w:szCs w:val="22"/>
        </w:rPr>
      </w:pPr>
    </w:p>
    <w:p w14:paraId="0369D87B" w14:textId="77777777" w:rsidR="00856EE8" w:rsidRDefault="00856EE8">
      <w:pPr>
        <w:jc w:val="both"/>
        <w:rPr>
          <w:sz w:val="22"/>
          <w:szCs w:val="22"/>
        </w:rPr>
      </w:pPr>
    </w:p>
    <w:p w14:paraId="0EA2A34E" w14:textId="77777777" w:rsidR="00856EE8" w:rsidRDefault="00496E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INFORMACJA DOTYCZĄCA DOSTĘPU DO PODMIOTOWYCH ŚRODKÓW DOWODOWYCH:</w:t>
      </w:r>
    </w:p>
    <w:p w14:paraId="105F98CB" w14:textId="77777777" w:rsidR="00856EE8" w:rsidRDefault="00856EE8">
      <w:pPr>
        <w:rPr>
          <w:b/>
          <w:sz w:val="22"/>
          <w:szCs w:val="22"/>
        </w:rPr>
      </w:pPr>
    </w:p>
    <w:p w14:paraId="3E7552BA" w14:textId="77777777" w:rsidR="00856EE8" w:rsidRDefault="00496ED0">
      <w:r>
        <w:rPr>
          <w:sz w:val="22"/>
          <w:szCs w:val="22"/>
        </w:rPr>
        <w:t xml:space="preserve">Wskazuję następujące podmiotowe środki dowodowe, które można uzyskać za pomocą bezpłatnych </w:t>
      </w:r>
      <w:r>
        <w:rPr>
          <w:sz w:val="22"/>
          <w:szCs w:val="22"/>
        </w:rPr>
        <w:br/>
        <w:t>i ogólnodostępnych baz danych, oraz dane umożliwiające dostęp do tych środków:</w:t>
      </w:r>
      <w:r>
        <w:rPr>
          <w:sz w:val="22"/>
          <w:szCs w:val="22"/>
        </w:rPr>
        <w:br/>
        <w:t>1) ___________________________________________________________________</w:t>
      </w:r>
    </w:p>
    <w:p w14:paraId="35F37F24" w14:textId="77777777" w:rsidR="00856EE8" w:rsidRDefault="00496ED0">
      <w:pPr>
        <w:rPr>
          <w:sz w:val="22"/>
          <w:szCs w:val="22"/>
        </w:rPr>
      </w:pPr>
      <w:r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59614C30" w14:textId="77777777" w:rsidR="00856EE8" w:rsidRDefault="00496ED0">
      <w:pPr>
        <w:rPr>
          <w:sz w:val="22"/>
          <w:szCs w:val="22"/>
        </w:rPr>
      </w:pPr>
      <w:r>
        <w:rPr>
          <w:sz w:val="22"/>
          <w:szCs w:val="22"/>
        </w:rPr>
        <w:t>2) ____________________________________________________________________</w:t>
      </w:r>
    </w:p>
    <w:p w14:paraId="04B4AB8D" w14:textId="77777777" w:rsidR="00856EE8" w:rsidRDefault="00496ED0">
      <w:pPr>
        <w:rPr>
          <w:i/>
          <w:sz w:val="22"/>
          <w:szCs w:val="22"/>
        </w:rPr>
      </w:pPr>
      <w:r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225F918" w14:textId="77777777" w:rsidR="00856EE8" w:rsidRDefault="00856EE8">
      <w:pPr>
        <w:rPr>
          <w:i/>
          <w:color w:val="0070C0"/>
          <w:sz w:val="22"/>
          <w:szCs w:val="22"/>
        </w:rPr>
      </w:pPr>
    </w:p>
    <w:p w14:paraId="25D1E264" w14:textId="77777777" w:rsidR="00856EE8" w:rsidRDefault="00496ED0">
      <w:pPr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 xml:space="preserve">* </w:t>
      </w:r>
      <w:r>
        <w:rPr>
          <w:i/>
          <w:color w:val="0070C0"/>
          <w:sz w:val="22"/>
          <w:szCs w:val="22"/>
        </w:rPr>
        <w:t>niepotrzebne skreślić lub wykasować</w:t>
      </w:r>
    </w:p>
    <w:p w14:paraId="355E4FD9" w14:textId="77777777" w:rsidR="00856EE8" w:rsidRDefault="00856EE8">
      <w:pPr>
        <w:rPr>
          <w:color w:val="0070C0"/>
          <w:sz w:val="22"/>
          <w:szCs w:val="22"/>
        </w:rPr>
      </w:pPr>
    </w:p>
    <w:p w14:paraId="7E2A0A8D" w14:textId="77777777" w:rsidR="00856EE8" w:rsidRDefault="00856EE8">
      <w:pPr>
        <w:rPr>
          <w:color w:val="0070C0"/>
          <w:sz w:val="22"/>
          <w:szCs w:val="22"/>
        </w:rPr>
      </w:pPr>
    </w:p>
    <w:p w14:paraId="2DE3B172" w14:textId="77777777" w:rsidR="00856EE8" w:rsidRDefault="00856EE8">
      <w:pPr>
        <w:rPr>
          <w:color w:val="0070C0"/>
          <w:sz w:val="22"/>
          <w:szCs w:val="22"/>
        </w:rPr>
      </w:pPr>
    </w:p>
    <w:p w14:paraId="131B1D63" w14:textId="77777777" w:rsidR="00856EE8" w:rsidRDefault="00856EE8">
      <w:pPr>
        <w:rPr>
          <w:color w:val="0070C0"/>
          <w:sz w:val="22"/>
          <w:szCs w:val="22"/>
        </w:rPr>
      </w:pPr>
    </w:p>
    <w:p w14:paraId="12431092" w14:textId="77777777" w:rsidR="00856EE8" w:rsidRDefault="00856EE8">
      <w:pPr>
        <w:rPr>
          <w:color w:val="0070C0"/>
          <w:sz w:val="22"/>
          <w:szCs w:val="22"/>
        </w:rPr>
      </w:pPr>
    </w:p>
    <w:p w14:paraId="31DF6DF5" w14:textId="77777777" w:rsidR="00856EE8" w:rsidRDefault="00496ED0">
      <w:pPr>
        <w:rPr>
          <w:b/>
          <w:i/>
          <w:color w:val="0070C0"/>
          <w:sz w:val="22"/>
          <w:szCs w:val="22"/>
        </w:rPr>
      </w:pPr>
      <w:r>
        <w:rPr>
          <w:b/>
          <w:i/>
          <w:iCs/>
          <w:color w:val="0070C0"/>
          <w:sz w:val="22"/>
          <w:szCs w:val="22"/>
        </w:rPr>
        <w:t>Oświadczenie należy podpisać elektronicznie!</w:t>
      </w:r>
    </w:p>
    <w:p w14:paraId="61FB8A39" w14:textId="77777777" w:rsidR="00856EE8" w:rsidRDefault="00856EE8">
      <w:pPr>
        <w:rPr>
          <w:b/>
          <w:bCs/>
          <w:sz w:val="22"/>
          <w:szCs w:val="22"/>
        </w:rPr>
      </w:pPr>
    </w:p>
    <w:sectPr w:rsidR="00856EE8">
      <w:pgSz w:w="11906" w:h="16838"/>
      <w:pgMar w:top="1135" w:right="1417" w:bottom="127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EE8E6" w14:textId="77777777" w:rsidR="00496ED0" w:rsidRDefault="00496ED0">
      <w:r>
        <w:separator/>
      </w:r>
    </w:p>
  </w:endnote>
  <w:endnote w:type="continuationSeparator" w:id="0">
    <w:p w14:paraId="352101A9" w14:textId="77777777" w:rsidR="00496ED0" w:rsidRDefault="0049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3D6C8" w14:textId="77777777" w:rsidR="00856EE8" w:rsidRDefault="00496ED0">
      <w:r>
        <w:separator/>
      </w:r>
    </w:p>
  </w:footnote>
  <w:footnote w:type="continuationSeparator" w:id="0">
    <w:p w14:paraId="56105237" w14:textId="77777777" w:rsidR="00856EE8" w:rsidRDefault="00496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8059D"/>
    <w:multiLevelType w:val="hybridMultilevel"/>
    <w:tmpl w:val="7C66C180"/>
    <w:lvl w:ilvl="0" w:tplc="F55422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CC7"/>
    <w:multiLevelType w:val="multilevel"/>
    <w:tmpl w:val="8E4ED2E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7712A8"/>
    <w:multiLevelType w:val="multilevel"/>
    <w:tmpl w:val="F14EE93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0462E15"/>
    <w:multiLevelType w:val="multilevel"/>
    <w:tmpl w:val="52C47E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79A10B7"/>
    <w:multiLevelType w:val="multilevel"/>
    <w:tmpl w:val="F626C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56376985">
    <w:abstractNumId w:val="2"/>
  </w:num>
  <w:num w:numId="2" w16cid:durableId="185288291">
    <w:abstractNumId w:val="1"/>
  </w:num>
  <w:num w:numId="3" w16cid:durableId="1492679491">
    <w:abstractNumId w:val="3"/>
  </w:num>
  <w:num w:numId="4" w16cid:durableId="974797644">
    <w:abstractNumId w:val="4"/>
  </w:num>
  <w:num w:numId="5" w16cid:durableId="194773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EE8"/>
    <w:rsid w:val="000A0A7F"/>
    <w:rsid w:val="00496ED0"/>
    <w:rsid w:val="00856EE8"/>
    <w:rsid w:val="0094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376B"/>
  <w15:docId w15:val="{BF7D6D5C-8339-4BCB-A41E-A167FBAC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kern w:val="2"/>
      <w:lang w:bidi="ar-SA"/>
    </w:rPr>
  </w:style>
  <w:style w:type="paragraph" w:styleId="Nagwek1">
    <w:name w:val="heading 1"/>
    <w:basedOn w:val="Normalny"/>
    <w:next w:val="Normalny"/>
    <w:uiPriority w:val="9"/>
    <w:qFormat/>
    <w:pPr>
      <w:numPr>
        <w:numId w:val="1"/>
      </w:numPr>
      <w:suppressAutoHyphens w:val="0"/>
      <w:jc w:val="both"/>
      <w:outlineLvl w:val="0"/>
    </w:pPr>
    <w:rPr>
      <w:b/>
      <w:kern w:val="0"/>
      <w:sz w:val="28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sz w:val="22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b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1z0">
    <w:name w:val="WW8Num11z0"/>
    <w:qFormat/>
    <w:rPr>
      <w:rFonts w:cs="Times New Roman"/>
      <w:b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6z0">
    <w:name w:val="WW8Num16z0"/>
    <w:qFormat/>
    <w:rPr>
      <w:b/>
      <w:i w:val="0"/>
    </w:rPr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rFonts w:ascii="Wingdings" w:hAnsi="Wingdings" w:cs="Wingdings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b/>
      <w:bCs/>
      <w:u w:val="none"/>
    </w:rPr>
  </w:style>
  <w:style w:type="character" w:customStyle="1" w:styleId="WW8Num20z1">
    <w:name w:val="WW8Num20z1"/>
    <w:qFormat/>
  </w:style>
  <w:style w:type="character" w:customStyle="1" w:styleId="WW8Num22z0">
    <w:name w:val="WW8Num22z0"/>
    <w:qFormat/>
    <w:rPr>
      <w:rFonts w:eastAsia="Calibri"/>
      <w:b w:val="0"/>
      <w:sz w:val="24"/>
    </w:rPr>
  </w:style>
  <w:style w:type="character" w:customStyle="1" w:styleId="WW8Num23z0">
    <w:name w:val="WW8Num23z0"/>
    <w:qFormat/>
  </w:style>
  <w:style w:type="character" w:customStyle="1" w:styleId="WW8Num26z0">
    <w:name w:val="WW8Num26z0"/>
    <w:qFormat/>
    <w:rPr>
      <w:b/>
      <w:i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b w:val="0"/>
      <w:sz w:val="22"/>
      <w:szCs w:val="22"/>
    </w:rPr>
  </w:style>
  <w:style w:type="character" w:customStyle="1" w:styleId="WW8Num30z0">
    <w:name w:val="WW8Num30z0"/>
    <w:qFormat/>
    <w:rPr>
      <w:rFonts w:ascii="Times New Roman" w:eastAsia="Calibri" w:hAnsi="Times New Roman" w:cs="Times New Roman"/>
      <w:b w:val="0"/>
      <w:sz w:val="22"/>
    </w:rPr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5z0">
    <w:name w:val="WW8Num35z0"/>
    <w:qFormat/>
  </w:style>
  <w:style w:type="character" w:customStyle="1" w:styleId="WW8Num36z0">
    <w:name w:val="WW8Num36z0"/>
    <w:qFormat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AkapitzlistZnak">
    <w:name w:val="Akapit z listą Znak"/>
    <w:qFormat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TekstdymkaZnak">
    <w:name w:val="Tekst dymka Znak"/>
    <w:qFormat/>
    <w:rPr>
      <w:rFonts w:ascii="Segoe UI" w:eastAsia="Times New Roman" w:hAnsi="Segoe UI" w:cs="Segoe UI"/>
      <w:kern w:val="2"/>
      <w:sz w:val="18"/>
      <w:szCs w:val="18"/>
    </w:rPr>
  </w:style>
  <w:style w:type="character" w:customStyle="1" w:styleId="Domylnaczcionkaakapitu1">
    <w:name w:val="Domyślna czcionka akapitu1"/>
    <w:qFormat/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sz w:val="28"/>
    </w:rPr>
  </w:style>
  <w:style w:type="character" w:customStyle="1" w:styleId="Tekstpodstawowywcity3Znak">
    <w:name w:val="Tekst podstawowy wcięty 3 Znak"/>
    <w:qFormat/>
    <w:rPr>
      <w:rFonts w:ascii="Times New Roman" w:eastAsia="Times New Roman" w:hAnsi="Times New Roman" w:cs="Times New Roman"/>
      <w:sz w:val="24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qFormat/>
    <w:rPr>
      <w:rFonts w:ascii="Times New Roman" w:eastAsia="Times New Roman" w:hAnsi="Times New Roman" w:cs="Times New Roman"/>
      <w:kern w:val="2"/>
    </w:rPr>
  </w:style>
  <w:style w:type="character" w:customStyle="1" w:styleId="Nagwek6Znak">
    <w:name w:val="Nagłówek 6 Znak"/>
    <w:qFormat/>
    <w:rPr>
      <w:rFonts w:ascii="Calibri" w:eastAsia="Times New Roman" w:hAnsi="Calibri" w:cs="Times New Roman"/>
      <w:b/>
      <w:bCs/>
      <w:kern w:val="2"/>
      <w:sz w:val="22"/>
      <w:szCs w:val="22"/>
    </w:rPr>
  </w:style>
  <w:style w:type="character" w:customStyle="1" w:styleId="TytuZnak">
    <w:name w:val="Tytuł Znak"/>
    <w:qFormat/>
    <w:rPr>
      <w:rFonts w:ascii="Times New Roman" w:eastAsia="Times New Roman" w:hAnsi="Times New Roman" w:cs="Times New Roman"/>
      <w:b/>
      <w:sz w:val="36"/>
    </w:rPr>
  </w:style>
  <w:style w:type="character" w:customStyle="1" w:styleId="PodtytuZnak">
    <w:name w:val="Podtytuł Znak"/>
    <w:qFormat/>
    <w:rPr>
      <w:rFonts w:ascii="Calibri Light" w:eastAsia="Times New Roman" w:hAnsi="Calibri Light" w:cs="Times New Roman"/>
      <w:kern w:val="2"/>
      <w:sz w:val="24"/>
      <w:szCs w:val="24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user">
    <w:name w:val="Znaki przypisów końcowych (user)"/>
    <w:qFormat/>
  </w:style>
  <w:style w:type="character" w:styleId="Numerwiersza">
    <w:name w:val="line number"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Podtytu"/>
    <w:qFormat/>
    <w:pPr>
      <w:jc w:val="center"/>
    </w:pPr>
    <w:rPr>
      <w:b/>
      <w:kern w:val="0"/>
      <w:sz w:val="36"/>
      <w:szCs w:val="20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Normalny1">
    <w:name w:val="Normalny1"/>
    <w:qFormat/>
    <w:rPr>
      <w:rFonts w:ascii="Times New Roman" w:eastAsia="Times New Roman" w:hAnsi="Times New Roman" w:cs="Times New Roman"/>
      <w:lang w:bidi="ar-SA"/>
    </w:rPr>
  </w:style>
  <w:style w:type="paragraph" w:styleId="NormalnyWeb">
    <w:name w:val="Normal (Web)"/>
    <w:basedOn w:val="Normalny"/>
    <w:qFormat/>
    <w:pPr>
      <w:suppressAutoHyphens w:val="0"/>
      <w:spacing w:after="160" w:line="254" w:lineRule="auto"/>
    </w:pPr>
    <w:rPr>
      <w:rFonts w:eastAsia="Calibri"/>
      <w:kern w:val="0"/>
    </w:rPr>
  </w:style>
  <w:style w:type="paragraph" w:styleId="Tekstpodstawowywcity3">
    <w:name w:val="Body Text Indent 3"/>
    <w:basedOn w:val="Normalny"/>
    <w:qFormat/>
    <w:pPr>
      <w:suppressAutoHyphens w:val="0"/>
      <w:ind w:left="360"/>
      <w:jc w:val="both"/>
    </w:pPr>
    <w:rPr>
      <w:kern w:val="0"/>
      <w:szCs w:val="20"/>
    </w:rPr>
  </w:style>
  <w:style w:type="paragraph" w:customStyle="1" w:styleId="siwz">
    <w:name w:val="siwz"/>
    <w:basedOn w:val="Normalny"/>
    <w:qFormat/>
    <w:pPr>
      <w:suppressAutoHyphens w:val="0"/>
      <w:contextualSpacing/>
      <w:jc w:val="both"/>
    </w:pPr>
    <w:rPr>
      <w:bCs/>
      <w:iCs/>
      <w:kern w:val="0"/>
      <w:szCs w:val="20"/>
    </w:rPr>
  </w:style>
  <w:style w:type="paragraph" w:customStyle="1" w:styleId="Standardowy1">
    <w:name w:val="Standardowy1"/>
    <w:qFormat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qFormat/>
    <w:rPr>
      <w:rFonts w:ascii="Arial" w:eastAsia="Times New Roman" w:hAnsi="Arial"/>
      <w:color w:val="000000"/>
      <w:szCs w:val="20"/>
      <w:lang w:bidi="ar-SA"/>
    </w:rPr>
  </w:style>
  <w:style w:type="paragraph" w:styleId="Tekstprzypisudolnego">
    <w:name w:val="footnote text"/>
    <w:basedOn w:val="Normalny"/>
    <w:pPr>
      <w:suppressAutoHyphens w:val="0"/>
    </w:pPr>
    <w:rPr>
      <w:kern w:val="0"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spacing w:after="60"/>
      <w:jc w:val="center"/>
      <w:outlineLvl w:val="1"/>
    </w:pPr>
    <w:rPr>
      <w:rFonts w:ascii="Calibri Light" w:hAnsi="Calibri Light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</dc:creator>
  <dc:description/>
  <cp:lastModifiedBy>Remigiusz Skiba</cp:lastModifiedBy>
  <cp:revision>3</cp:revision>
  <cp:lastPrinted>2021-03-16T08:22:00Z</cp:lastPrinted>
  <dcterms:created xsi:type="dcterms:W3CDTF">2026-02-05T07:18:00Z</dcterms:created>
  <dcterms:modified xsi:type="dcterms:W3CDTF">2026-02-05T07:20:00Z</dcterms:modified>
  <dc:language>pl-PL</dc:language>
</cp:coreProperties>
</file>